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1C82B" w14:textId="77777777" w:rsidR="00686887" w:rsidRDefault="00000000">
      <w:pPr>
        <w:jc w:val="both"/>
        <w:rPr>
          <w:rFonts w:ascii="Times New Roman" w:hAnsi="Times New Roman" w:cs="Times New Roman"/>
          <w:spacing w:val="-11"/>
          <w:sz w:val="34"/>
        </w:rPr>
      </w:pPr>
      <w:r>
        <w:rPr>
          <w:rFonts w:ascii="Times New Roman" w:hAnsi="Times New Roman" w:cs="Times New Roman"/>
          <w:spacing w:val="-11"/>
          <w:sz w:val="34"/>
        </w:rPr>
        <w:t>附件</w:t>
      </w:r>
      <w:r>
        <w:rPr>
          <w:rFonts w:ascii="Times New Roman" w:hAnsi="Times New Roman" w:cs="Times New Roman"/>
          <w:spacing w:val="-11"/>
          <w:sz w:val="34"/>
        </w:rPr>
        <w:t>1</w:t>
      </w:r>
      <w:r>
        <w:rPr>
          <w:rFonts w:ascii="Times New Roman" w:hAnsi="Times New Roman" w:cs="Times New Roman"/>
          <w:spacing w:val="-11"/>
          <w:sz w:val="34"/>
        </w:rPr>
        <w:t>：</w:t>
      </w:r>
    </w:p>
    <w:p w14:paraId="5529055E" w14:textId="77777777" w:rsidR="00686887" w:rsidRDefault="00686887">
      <w:pPr>
        <w:jc w:val="center"/>
        <w:rPr>
          <w:rFonts w:ascii="Times New Roman" w:eastAsia="黑体" w:hAnsi="Times New Roman" w:cs="Times New Roman"/>
          <w:spacing w:val="-20"/>
          <w:sz w:val="36"/>
          <w:szCs w:val="36"/>
        </w:rPr>
      </w:pPr>
    </w:p>
    <w:p w14:paraId="21BFC8C8" w14:textId="1140796B" w:rsidR="00686887" w:rsidRDefault="00000000">
      <w:pPr>
        <w:jc w:val="center"/>
        <w:rPr>
          <w:rFonts w:ascii="Times New Roman" w:eastAsia="黑体" w:hAnsi="Times New Roman" w:cs="Times New Roman"/>
          <w:spacing w:val="-20"/>
          <w:sz w:val="36"/>
          <w:szCs w:val="36"/>
        </w:rPr>
      </w:pPr>
      <w:r>
        <w:rPr>
          <w:rFonts w:ascii="Times New Roman" w:eastAsia="黑体" w:hAnsi="Times New Roman" w:cs="Times New Roman"/>
          <w:spacing w:val="-20"/>
          <w:sz w:val="36"/>
          <w:szCs w:val="36"/>
        </w:rPr>
        <w:t>20</w:t>
      </w:r>
      <w:r>
        <w:rPr>
          <w:rFonts w:ascii="Times New Roman" w:eastAsia="黑体" w:hAnsi="Times New Roman" w:cs="Times New Roman"/>
          <w:spacing w:val="-20"/>
          <w:sz w:val="36"/>
          <w:szCs w:val="36"/>
          <w:lang w:val="en-US"/>
        </w:rPr>
        <w:t>2</w:t>
      </w:r>
      <w:r w:rsidR="00B6727C">
        <w:rPr>
          <w:rFonts w:ascii="Times New Roman" w:eastAsia="黑体" w:hAnsi="Times New Roman" w:cs="Times New Roman"/>
          <w:spacing w:val="-20"/>
          <w:sz w:val="36"/>
          <w:szCs w:val="36"/>
          <w:lang w:val="en-US"/>
        </w:rPr>
        <w:t>3</w:t>
      </w:r>
      <w:r>
        <w:rPr>
          <w:rFonts w:ascii="Times New Roman" w:eastAsia="黑体" w:hAnsi="Times New Roman" w:cs="Times New Roman"/>
          <w:spacing w:val="-20"/>
          <w:sz w:val="36"/>
          <w:szCs w:val="36"/>
        </w:rPr>
        <w:t>年度浙江省青少年和青少年工作研究课题</w:t>
      </w:r>
    </w:p>
    <w:p w14:paraId="55866E22" w14:textId="77777777" w:rsidR="00686887" w:rsidRDefault="00686887">
      <w:pPr>
        <w:jc w:val="center"/>
        <w:rPr>
          <w:rFonts w:ascii="Times New Roman" w:eastAsia="黑体" w:hAnsi="Times New Roman" w:cs="Times New Roman"/>
          <w:sz w:val="31"/>
        </w:rPr>
      </w:pPr>
    </w:p>
    <w:p w14:paraId="213BE126" w14:textId="77777777" w:rsidR="00686887" w:rsidRDefault="00000000">
      <w:pPr>
        <w:jc w:val="center"/>
        <w:rPr>
          <w:rFonts w:ascii="Times New Roman" w:eastAsia="华文中宋" w:hAnsi="Times New Roman" w:cs="Times New Roman"/>
          <w:b/>
          <w:spacing w:val="42"/>
          <w:sz w:val="44"/>
          <w:szCs w:val="44"/>
        </w:rPr>
      </w:pPr>
      <w:r>
        <w:rPr>
          <w:rFonts w:ascii="Times New Roman" w:eastAsia="华文中宋" w:hAnsi="Times New Roman" w:cs="Times New Roman"/>
          <w:b/>
          <w:spacing w:val="42"/>
          <w:sz w:val="44"/>
          <w:szCs w:val="44"/>
        </w:rPr>
        <w:t>立项申请书</w:t>
      </w:r>
    </w:p>
    <w:p w14:paraId="11393DA2" w14:textId="77777777" w:rsidR="00686887" w:rsidRDefault="00686887">
      <w:pPr>
        <w:rPr>
          <w:rFonts w:ascii="Times New Roman" w:hAnsi="Times New Roman" w:cs="Times New Roman"/>
        </w:rPr>
      </w:pPr>
    </w:p>
    <w:p w14:paraId="5BFE269F" w14:textId="77777777" w:rsidR="00686887" w:rsidRDefault="00686887">
      <w:pPr>
        <w:rPr>
          <w:rFonts w:ascii="Times New Roman" w:hAnsi="Times New Roman" w:cs="Times New Roman"/>
        </w:rPr>
      </w:pPr>
    </w:p>
    <w:p w14:paraId="401C997F" w14:textId="77777777" w:rsidR="00686887" w:rsidRDefault="00686887">
      <w:pPr>
        <w:rPr>
          <w:rFonts w:ascii="Times New Roman" w:hAnsi="Times New Roman" w:cs="Times New Roman"/>
        </w:rPr>
      </w:pPr>
    </w:p>
    <w:p w14:paraId="24398105" w14:textId="77777777" w:rsidR="00686887" w:rsidRDefault="00000000">
      <w:pPr>
        <w:spacing w:line="840" w:lineRule="exact"/>
        <w:ind w:firstLineChars="600" w:firstLine="1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30"/>
        </w:rPr>
        <w:t>课</w:t>
      </w:r>
      <w:r>
        <w:rPr>
          <w:rFonts w:ascii="Times New Roman" w:hAnsi="Times New Roman" w:cs="Times New Roman"/>
          <w:sz w:val="30"/>
        </w:rPr>
        <w:t xml:space="preserve">  </w:t>
      </w:r>
      <w:r>
        <w:rPr>
          <w:rFonts w:ascii="Times New Roman" w:hAnsi="Times New Roman" w:cs="Times New Roman"/>
          <w:sz w:val="30"/>
        </w:rPr>
        <w:t>题</w:t>
      </w:r>
      <w:r>
        <w:rPr>
          <w:rFonts w:ascii="Times New Roman" w:hAnsi="Times New Roman" w:cs="Times New Roman"/>
          <w:sz w:val="30"/>
        </w:rPr>
        <w:t xml:space="preserve">  </w:t>
      </w:r>
      <w:r>
        <w:rPr>
          <w:rFonts w:ascii="Times New Roman" w:hAnsi="Times New Roman" w:cs="Times New Roman"/>
          <w:sz w:val="30"/>
        </w:rPr>
        <w:t>名</w:t>
      </w:r>
      <w:r>
        <w:rPr>
          <w:rFonts w:ascii="Times New Roman" w:hAnsi="Times New Roman" w:cs="Times New Roman"/>
          <w:sz w:val="30"/>
        </w:rPr>
        <w:t xml:space="preserve">  </w:t>
      </w:r>
      <w:r>
        <w:rPr>
          <w:rFonts w:ascii="Times New Roman" w:hAnsi="Times New Roman" w:cs="Times New Roman"/>
          <w:sz w:val="30"/>
        </w:rPr>
        <w:t>称</w:t>
      </w:r>
      <w:r>
        <w:rPr>
          <w:rFonts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  <w:u w:val="single"/>
        </w:rPr>
        <w:t xml:space="preserve">                      </w:t>
      </w:r>
    </w:p>
    <w:p w14:paraId="4D175529" w14:textId="77777777" w:rsidR="00686887" w:rsidRDefault="00000000">
      <w:pPr>
        <w:spacing w:line="840" w:lineRule="exact"/>
        <w:ind w:firstLineChars="600" w:firstLine="1800"/>
        <w:rPr>
          <w:rFonts w:ascii="Times New Roman" w:hAnsi="Times New Roman" w:cs="Times New Roman"/>
          <w:sz w:val="30"/>
          <w:u w:val="single"/>
        </w:rPr>
      </w:pPr>
      <w:r>
        <w:rPr>
          <w:rFonts w:ascii="Times New Roman" w:hAnsi="Times New Roman" w:cs="Times New Roman"/>
          <w:sz w:val="30"/>
        </w:rPr>
        <w:t>课</w:t>
      </w:r>
      <w:r>
        <w:rPr>
          <w:rFonts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</w:rPr>
        <w:t>题</w:t>
      </w:r>
      <w:r>
        <w:rPr>
          <w:rFonts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</w:rPr>
        <w:t>主</w:t>
      </w:r>
      <w:r>
        <w:rPr>
          <w:rFonts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</w:rPr>
        <w:t>持</w:t>
      </w:r>
      <w:r>
        <w:rPr>
          <w:rFonts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</w:rPr>
        <w:t>人</w:t>
      </w:r>
      <w:r>
        <w:rPr>
          <w:rFonts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  <w:u w:val="single"/>
        </w:rPr>
        <w:t xml:space="preserve">                      </w:t>
      </w:r>
    </w:p>
    <w:p w14:paraId="132AF684" w14:textId="77777777" w:rsidR="00686887" w:rsidRDefault="00000000">
      <w:pPr>
        <w:spacing w:line="840" w:lineRule="exact"/>
        <w:ind w:firstLineChars="600" w:firstLine="1800"/>
        <w:rPr>
          <w:rFonts w:ascii="Times New Roman" w:hAnsi="Times New Roman" w:cs="Times New Roman"/>
          <w:sz w:val="30"/>
          <w:u w:val="single"/>
        </w:rPr>
      </w:pPr>
      <w:r>
        <w:rPr>
          <w:rFonts w:ascii="Times New Roman" w:hAnsi="Times New Roman" w:cs="Times New Roman"/>
          <w:sz w:val="30"/>
        </w:rPr>
        <w:t>主持人所在单位</w:t>
      </w:r>
      <w:r>
        <w:rPr>
          <w:rFonts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  <w:u w:val="single"/>
        </w:rPr>
        <w:t xml:space="preserve">                      </w:t>
      </w:r>
    </w:p>
    <w:p w14:paraId="723FD9A7" w14:textId="77777777" w:rsidR="00686887" w:rsidRDefault="00000000">
      <w:pPr>
        <w:spacing w:line="840" w:lineRule="exact"/>
        <w:ind w:firstLineChars="600" w:firstLine="1800"/>
        <w:rPr>
          <w:rFonts w:ascii="Times New Roman" w:hAnsi="Times New Roman" w:cs="Times New Roman"/>
          <w:sz w:val="30"/>
          <w:u w:val="single"/>
        </w:rPr>
      </w:pPr>
      <w:r>
        <w:rPr>
          <w:rFonts w:ascii="Times New Roman" w:hAnsi="Times New Roman" w:cs="Times New Roman"/>
          <w:sz w:val="30"/>
        </w:rPr>
        <w:t>推</w:t>
      </w:r>
      <w:r>
        <w:rPr>
          <w:rFonts w:ascii="Times New Roman" w:hAnsi="Times New Roman" w:cs="Times New Roman"/>
          <w:sz w:val="30"/>
        </w:rPr>
        <w:t xml:space="preserve">  </w:t>
      </w:r>
      <w:proofErr w:type="gramStart"/>
      <w:r>
        <w:rPr>
          <w:rFonts w:ascii="Times New Roman" w:hAnsi="Times New Roman" w:cs="Times New Roman"/>
          <w:sz w:val="30"/>
        </w:rPr>
        <w:t>荐</w:t>
      </w:r>
      <w:proofErr w:type="gramEnd"/>
      <w:r>
        <w:rPr>
          <w:rFonts w:ascii="Times New Roman" w:hAnsi="Times New Roman" w:cs="Times New Roman"/>
          <w:sz w:val="30"/>
        </w:rPr>
        <w:t xml:space="preserve">  </w:t>
      </w:r>
      <w:r>
        <w:rPr>
          <w:rFonts w:ascii="Times New Roman" w:hAnsi="Times New Roman" w:cs="Times New Roman"/>
          <w:sz w:val="30"/>
        </w:rPr>
        <w:t>单</w:t>
      </w:r>
      <w:r>
        <w:rPr>
          <w:rFonts w:ascii="Times New Roman" w:hAnsi="Times New Roman" w:cs="Times New Roman"/>
          <w:sz w:val="30"/>
        </w:rPr>
        <w:t xml:space="preserve">  </w:t>
      </w:r>
      <w:r>
        <w:rPr>
          <w:rFonts w:ascii="Times New Roman" w:hAnsi="Times New Roman" w:cs="Times New Roman"/>
          <w:sz w:val="30"/>
        </w:rPr>
        <w:t>位</w:t>
      </w:r>
      <w:r>
        <w:rPr>
          <w:rFonts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  <w:u w:val="single"/>
        </w:rPr>
        <w:t xml:space="preserve">                      </w:t>
      </w:r>
    </w:p>
    <w:p w14:paraId="168DC23F" w14:textId="77777777" w:rsidR="00686887" w:rsidRDefault="00000000">
      <w:pPr>
        <w:spacing w:line="840" w:lineRule="exact"/>
        <w:ind w:firstLineChars="600" w:firstLine="1800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>填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表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日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期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14:paraId="5761B7FD" w14:textId="77777777" w:rsidR="00686887" w:rsidRDefault="00686887">
      <w:pPr>
        <w:ind w:firstLineChars="771" w:firstLine="2159"/>
        <w:rPr>
          <w:rFonts w:ascii="Times New Roman" w:hAnsi="Times New Roman" w:cs="Times New Roman"/>
          <w:sz w:val="28"/>
        </w:rPr>
      </w:pPr>
    </w:p>
    <w:p w14:paraId="5ADC3B3A" w14:textId="77777777" w:rsidR="00686887" w:rsidRDefault="00686887">
      <w:pPr>
        <w:rPr>
          <w:rFonts w:ascii="Times New Roman" w:hAnsi="Times New Roman" w:cs="Times New Roman"/>
        </w:rPr>
      </w:pPr>
    </w:p>
    <w:p w14:paraId="4DD90380" w14:textId="77777777" w:rsidR="00686887" w:rsidRDefault="00000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p w14:paraId="196820C4" w14:textId="77777777" w:rsidR="00686887" w:rsidRDefault="00000000">
      <w:pPr>
        <w:spacing w:line="440" w:lineRule="exact"/>
        <w:jc w:val="center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30"/>
          <w:szCs w:val="30"/>
        </w:rPr>
        <w:lastRenderedPageBreak/>
        <w:t>填　写　说</w:t>
      </w:r>
      <w:r>
        <w:rPr>
          <w:rFonts w:ascii="Times New Roman" w:eastAsia="黑体" w:hAnsi="Times New Roman" w:cs="Times New Roman"/>
          <w:sz w:val="30"/>
          <w:szCs w:val="30"/>
        </w:rPr>
        <w:t xml:space="preserve"> </w:t>
      </w:r>
      <w:r>
        <w:rPr>
          <w:rFonts w:ascii="Times New Roman" w:eastAsia="黑体" w:hAnsi="Times New Roman" w:cs="Times New Roman"/>
          <w:sz w:val="30"/>
          <w:szCs w:val="30"/>
        </w:rPr>
        <w:t>明</w:t>
      </w:r>
    </w:p>
    <w:p w14:paraId="4ABDBBD2" w14:textId="77777777" w:rsidR="00686887" w:rsidRDefault="00686887">
      <w:pPr>
        <w:pStyle w:val="a3"/>
        <w:ind w:leftChars="0" w:left="0" w:rightChars="36" w:right="79" w:firstLineChars="200" w:firstLine="520"/>
        <w:rPr>
          <w:rFonts w:ascii="Times New Roman" w:eastAsia="楷体_GB2312" w:hAnsi="Times New Roman" w:cs="Times New Roman"/>
          <w:sz w:val="26"/>
        </w:rPr>
      </w:pPr>
    </w:p>
    <w:p w14:paraId="6BDB3F1A" w14:textId="77777777" w:rsidR="00686887" w:rsidRDefault="00000000">
      <w:pPr>
        <w:pStyle w:val="a3"/>
        <w:spacing w:line="520" w:lineRule="exact"/>
        <w:ind w:leftChars="0" w:left="0" w:rightChars="36" w:right="79" w:firstLineChars="200" w:firstLine="640"/>
        <w:rPr>
          <w:rFonts w:ascii="Times New Roman" w:hAnsi="Times New Roman" w:cs="Times New Roman"/>
          <w:spacing w:val="10"/>
          <w:sz w:val="30"/>
          <w:szCs w:val="30"/>
        </w:rPr>
      </w:pPr>
      <w:r>
        <w:rPr>
          <w:rFonts w:ascii="Times New Roman" w:hAnsi="Times New Roman" w:cs="Times New Roman"/>
          <w:spacing w:val="10"/>
          <w:sz w:val="30"/>
          <w:szCs w:val="30"/>
        </w:rPr>
        <w:t>一、本申请书所列各项，请认真如实填写。除签名外，其余部分建议打印填写。</w:t>
      </w:r>
    </w:p>
    <w:p w14:paraId="662CCD7B" w14:textId="5FD3DA79" w:rsidR="00B6727C" w:rsidRPr="00B6727C" w:rsidRDefault="00000000" w:rsidP="00B6727C">
      <w:pPr>
        <w:spacing w:line="520" w:lineRule="exact"/>
        <w:ind w:rightChars="36" w:right="79" w:firstLineChars="200" w:firstLine="640"/>
        <w:rPr>
          <w:rFonts w:ascii="Times New Roman" w:hAnsi="Times New Roman" w:cs="Times New Roman"/>
          <w:spacing w:val="10"/>
          <w:sz w:val="30"/>
          <w:szCs w:val="30"/>
        </w:rPr>
      </w:pPr>
      <w:r w:rsidRPr="00B6727C">
        <w:rPr>
          <w:rFonts w:ascii="Times New Roman" w:hAnsi="Times New Roman" w:cs="Times New Roman"/>
          <w:spacing w:val="10"/>
          <w:sz w:val="30"/>
          <w:szCs w:val="30"/>
        </w:rPr>
        <w:t>二、本申请书由课题主持人填写后，</w:t>
      </w:r>
      <w:r w:rsidR="00B6727C" w:rsidRPr="00B6727C">
        <w:rPr>
          <w:rFonts w:ascii="Times New Roman" w:hAnsi="Times New Roman" w:cs="Times New Roman" w:hint="eastAsia"/>
          <w:spacing w:val="10"/>
          <w:sz w:val="30"/>
          <w:szCs w:val="30"/>
        </w:rPr>
        <w:t>县（市、区）团委的</w:t>
      </w:r>
      <w:r w:rsidR="00B6727C" w:rsidRPr="00B6727C">
        <w:rPr>
          <w:rFonts w:ascii="Times New Roman" w:hAnsi="Times New Roman" w:cs="Times New Roman"/>
          <w:spacing w:val="10"/>
          <w:sz w:val="30"/>
          <w:szCs w:val="30"/>
        </w:rPr>
        <w:t xml:space="preserve"> </w:t>
      </w:r>
      <w:r w:rsidR="00B6727C" w:rsidRPr="00B6727C">
        <w:rPr>
          <w:rFonts w:ascii="Times New Roman" w:hAnsi="Times New Roman" w:cs="Times New Roman"/>
          <w:spacing w:val="10"/>
          <w:sz w:val="30"/>
          <w:szCs w:val="30"/>
        </w:rPr>
        <w:t>课题经所在单位同意，由市级团委审核汇总后统一上报，其</w:t>
      </w:r>
      <w:r w:rsidR="00B6727C" w:rsidRPr="00B6727C">
        <w:rPr>
          <w:rFonts w:ascii="Times New Roman" w:hAnsi="Times New Roman" w:cs="Times New Roman"/>
          <w:spacing w:val="10"/>
          <w:sz w:val="30"/>
          <w:szCs w:val="30"/>
        </w:rPr>
        <w:t xml:space="preserve"> </w:t>
      </w:r>
      <w:r w:rsidR="00B6727C" w:rsidRPr="00B6727C">
        <w:rPr>
          <w:rFonts w:ascii="Times New Roman" w:hAnsi="Times New Roman" w:cs="Times New Roman"/>
          <w:spacing w:val="10"/>
          <w:sz w:val="30"/>
          <w:szCs w:val="30"/>
        </w:rPr>
        <w:t>他单位（系统）的课题由所在单位科研管理部门或团委审核</w:t>
      </w:r>
      <w:r w:rsidR="00B6727C" w:rsidRPr="00B6727C">
        <w:rPr>
          <w:rFonts w:ascii="Times New Roman" w:hAnsi="Times New Roman" w:cs="Times New Roman" w:hint="eastAsia"/>
          <w:spacing w:val="10"/>
          <w:sz w:val="30"/>
          <w:szCs w:val="30"/>
        </w:rPr>
        <w:t>汇总后统一上报。</w:t>
      </w:r>
    </w:p>
    <w:p w14:paraId="7F41E1CF" w14:textId="0076BC92" w:rsidR="00686887" w:rsidRDefault="00000000" w:rsidP="00B6727C">
      <w:pPr>
        <w:spacing w:line="520" w:lineRule="exact"/>
        <w:ind w:rightChars="36" w:right="79" w:firstLineChars="200" w:firstLine="640"/>
        <w:rPr>
          <w:rFonts w:ascii="Times New Roman" w:eastAsia="楷体_GB2312" w:hAnsi="Times New Roman" w:cs="Times New Roman"/>
          <w:b/>
          <w:bCs/>
          <w:spacing w:val="10"/>
          <w:sz w:val="30"/>
          <w:szCs w:val="30"/>
          <w:u w:val="single"/>
        </w:rPr>
      </w:pPr>
      <w:r>
        <w:rPr>
          <w:rFonts w:ascii="Times New Roman" w:hAnsi="Times New Roman" w:cs="Times New Roman"/>
          <w:spacing w:val="10"/>
          <w:sz w:val="30"/>
          <w:szCs w:val="30"/>
        </w:rPr>
        <w:t>三、通讯地址：杭州市文二路</w:t>
      </w:r>
      <w:r>
        <w:rPr>
          <w:rFonts w:ascii="Times New Roman" w:hAnsi="Times New Roman" w:cs="Times New Roman"/>
          <w:spacing w:val="10"/>
          <w:sz w:val="30"/>
          <w:szCs w:val="30"/>
        </w:rPr>
        <w:t>188</w:t>
      </w:r>
      <w:r>
        <w:rPr>
          <w:rFonts w:ascii="Times New Roman" w:hAnsi="Times New Roman" w:cs="Times New Roman"/>
          <w:spacing w:val="10"/>
          <w:sz w:val="30"/>
          <w:szCs w:val="30"/>
        </w:rPr>
        <w:t>号</w:t>
      </w:r>
      <w:r>
        <w:rPr>
          <w:rFonts w:ascii="Times New Roman" w:hAnsi="Times New Roman" w:cs="Times New Roman" w:hint="eastAsia"/>
          <w:spacing w:val="10"/>
          <w:sz w:val="30"/>
          <w:szCs w:val="30"/>
        </w:rPr>
        <w:t>浙江</w:t>
      </w:r>
      <w:r>
        <w:rPr>
          <w:rFonts w:ascii="Times New Roman" w:hAnsi="Times New Roman" w:cs="Times New Roman"/>
          <w:spacing w:val="10"/>
          <w:sz w:val="30"/>
          <w:szCs w:val="30"/>
        </w:rPr>
        <w:t>省</w:t>
      </w:r>
      <w:r>
        <w:rPr>
          <w:rFonts w:ascii="Times New Roman" w:hAnsi="Times New Roman" w:cs="Times New Roman" w:hint="eastAsia"/>
          <w:spacing w:val="10"/>
          <w:sz w:val="30"/>
          <w:szCs w:val="30"/>
        </w:rPr>
        <w:t>团校行政楼</w:t>
      </w:r>
      <w:r>
        <w:rPr>
          <w:rFonts w:ascii="Times New Roman" w:hAnsi="Times New Roman" w:cs="Times New Roman" w:hint="eastAsia"/>
          <w:spacing w:val="10"/>
          <w:sz w:val="30"/>
          <w:szCs w:val="30"/>
          <w:lang w:val="en-US"/>
        </w:rPr>
        <w:t>3</w:t>
      </w:r>
      <w:r w:rsidR="00B6727C">
        <w:rPr>
          <w:rFonts w:ascii="Times New Roman" w:hAnsi="Times New Roman" w:cs="Times New Roman"/>
          <w:spacing w:val="10"/>
          <w:sz w:val="30"/>
          <w:szCs w:val="30"/>
          <w:lang w:val="en-US"/>
        </w:rPr>
        <w:t>12</w:t>
      </w:r>
      <w:r>
        <w:rPr>
          <w:rFonts w:ascii="Times New Roman" w:hAnsi="Times New Roman" w:cs="Times New Roman" w:hint="eastAsia"/>
          <w:spacing w:val="10"/>
          <w:sz w:val="30"/>
          <w:szCs w:val="30"/>
          <w:lang w:val="en-US"/>
        </w:rPr>
        <w:t>，省青年研究会办公室</w:t>
      </w:r>
      <w:r>
        <w:rPr>
          <w:rFonts w:ascii="Times New Roman" w:hAnsi="Times New Roman" w:cs="Times New Roman"/>
          <w:spacing w:val="10"/>
          <w:sz w:val="30"/>
          <w:szCs w:val="30"/>
        </w:rPr>
        <w:t>；邮编：</w:t>
      </w:r>
      <w:r>
        <w:rPr>
          <w:rFonts w:ascii="Times New Roman" w:hAnsi="Times New Roman" w:cs="Times New Roman"/>
          <w:spacing w:val="10"/>
          <w:sz w:val="30"/>
          <w:szCs w:val="30"/>
        </w:rPr>
        <w:t>310012</w:t>
      </w:r>
      <w:r>
        <w:rPr>
          <w:rFonts w:ascii="Times New Roman" w:hAnsi="Times New Roman" w:cs="Times New Roman"/>
          <w:spacing w:val="10"/>
          <w:sz w:val="30"/>
          <w:szCs w:val="30"/>
        </w:rPr>
        <w:t>；联系电话：</w:t>
      </w:r>
      <w:r>
        <w:rPr>
          <w:rFonts w:ascii="Times New Roman" w:hAnsi="Times New Roman" w:cs="Times New Roman"/>
          <w:spacing w:val="10"/>
          <w:sz w:val="30"/>
          <w:szCs w:val="30"/>
        </w:rPr>
        <w:t>0571-88844399</w:t>
      </w:r>
      <w:r>
        <w:rPr>
          <w:rFonts w:ascii="Times New Roman" w:hAnsi="Times New Roman" w:cs="Times New Roman"/>
          <w:spacing w:val="10"/>
          <w:sz w:val="30"/>
          <w:szCs w:val="30"/>
        </w:rPr>
        <w:t>。</w:t>
      </w:r>
    </w:p>
    <w:p w14:paraId="1D80B3A5" w14:textId="77777777" w:rsidR="00686887" w:rsidRDefault="00686887">
      <w:pPr>
        <w:spacing w:line="520" w:lineRule="exact"/>
        <w:ind w:rightChars="36" w:right="79"/>
        <w:rPr>
          <w:rFonts w:ascii="Times New Roman" w:eastAsia="楷体_GB2312" w:hAnsi="Times New Roman" w:cs="Times New Roman"/>
          <w:b/>
          <w:bCs/>
          <w:spacing w:val="10"/>
          <w:sz w:val="30"/>
          <w:szCs w:val="30"/>
          <w:u w:val="single"/>
        </w:rPr>
      </w:pPr>
    </w:p>
    <w:p w14:paraId="6D7874B7" w14:textId="77777777" w:rsidR="00686887" w:rsidRDefault="00000000">
      <w:pPr>
        <w:spacing w:line="520" w:lineRule="exact"/>
        <w:ind w:rightChars="36" w:right="79"/>
        <w:rPr>
          <w:rFonts w:ascii="Times New Roman" w:eastAsia="楷体_GB2312" w:hAnsi="Times New Roman" w:cs="Times New Roman"/>
          <w:b/>
          <w:bCs/>
          <w:spacing w:val="10"/>
          <w:sz w:val="30"/>
          <w:szCs w:val="30"/>
          <w:u w:val="single"/>
        </w:rPr>
      </w:pPr>
      <w:r>
        <w:rPr>
          <w:rFonts w:ascii="Times New Roman" w:eastAsia="楷体_GB2312" w:hAnsi="Times New Roman" w:cs="Times New Roman"/>
          <w:b/>
          <w:bCs/>
          <w:spacing w:val="10"/>
          <w:sz w:val="30"/>
          <w:szCs w:val="30"/>
          <w:u w:val="single"/>
        </w:rPr>
        <w:t xml:space="preserve">　　　　　　　　　　　　　</w:t>
      </w:r>
      <w:r>
        <w:rPr>
          <w:rFonts w:ascii="Times New Roman" w:eastAsia="楷体_GB2312" w:hAnsi="Times New Roman" w:cs="Times New Roman"/>
          <w:b/>
          <w:bCs/>
          <w:spacing w:val="10"/>
          <w:sz w:val="30"/>
          <w:szCs w:val="30"/>
          <w:u w:val="single"/>
        </w:rPr>
        <w:t xml:space="preserve">  </w:t>
      </w:r>
    </w:p>
    <w:p w14:paraId="41227E07" w14:textId="77777777" w:rsidR="00686887" w:rsidRDefault="00000000">
      <w:pPr>
        <w:spacing w:line="520" w:lineRule="exact"/>
        <w:ind w:rightChars="36" w:right="79"/>
        <w:rPr>
          <w:rFonts w:ascii="Times New Roman" w:eastAsia="楷体_GB2312" w:hAnsi="Times New Roman" w:cs="Times New Roman"/>
          <w:b/>
          <w:bCs/>
          <w:spacing w:val="10"/>
          <w:sz w:val="30"/>
          <w:szCs w:val="30"/>
        </w:rPr>
      </w:pPr>
      <w:r>
        <w:rPr>
          <w:rFonts w:ascii="Times New Roman" w:eastAsia="楷体_GB2312" w:hAnsi="Times New Roman" w:cs="Times New Roman"/>
          <w:b/>
          <w:bCs/>
          <w:spacing w:val="10"/>
          <w:sz w:val="30"/>
          <w:szCs w:val="30"/>
        </w:rPr>
        <w:t>课题主持人的承诺：</w:t>
      </w:r>
    </w:p>
    <w:p w14:paraId="63499B99" w14:textId="2AA64BFF" w:rsidR="00686887" w:rsidRDefault="00000000">
      <w:pPr>
        <w:spacing w:line="520" w:lineRule="exact"/>
        <w:ind w:rightChars="36" w:right="79" w:firstLineChars="200" w:firstLine="640"/>
        <w:rPr>
          <w:rFonts w:ascii="Times New Roman" w:hAnsi="Times New Roman" w:cs="Times New Roman"/>
          <w:spacing w:val="10"/>
          <w:sz w:val="30"/>
          <w:szCs w:val="30"/>
        </w:rPr>
      </w:pPr>
      <w:r>
        <w:rPr>
          <w:rFonts w:ascii="Times New Roman" w:hAnsi="Times New Roman" w:cs="Times New Roman"/>
          <w:spacing w:val="10"/>
          <w:sz w:val="30"/>
          <w:szCs w:val="30"/>
        </w:rPr>
        <w:t>我保证如实填写各项内容。如果获准立项，我承诺以本申请书为有约束力的协议，遵守团省委课题制度的有关规定，认真开展研究工作，取得预期研究成果。</w:t>
      </w:r>
      <w:proofErr w:type="gramStart"/>
      <w:r>
        <w:rPr>
          <w:rFonts w:ascii="Times New Roman" w:hAnsi="Times New Roman" w:cs="Times New Roman"/>
          <w:spacing w:val="10"/>
          <w:sz w:val="30"/>
          <w:szCs w:val="30"/>
        </w:rPr>
        <w:t>若成果</w:t>
      </w:r>
      <w:proofErr w:type="gramEnd"/>
      <w:r>
        <w:rPr>
          <w:rFonts w:ascii="Times New Roman" w:hAnsi="Times New Roman" w:cs="Times New Roman"/>
          <w:spacing w:val="10"/>
          <w:sz w:val="30"/>
          <w:szCs w:val="30"/>
        </w:rPr>
        <w:t>发表，应注明为</w:t>
      </w:r>
      <w:r>
        <w:rPr>
          <w:rFonts w:ascii="Times New Roman" w:hAnsi="Times New Roman" w:cs="Times New Roman"/>
          <w:spacing w:val="10"/>
          <w:sz w:val="30"/>
          <w:szCs w:val="30"/>
        </w:rPr>
        <w:t>“</w:t>
      </w:r>
      <w:r>
        <w:rPr>
          <w:rFonts w:ascii="Times New Roman" w:hAnsi="Times New Roman" w:cs="Times New Roman"/>
          <w:spacing w:val="10"/>
          <w:sz w:val="30"/>
          <w:szCs w:val="30"/>
        </w:rPr>
        <w:t>浙江省青少年和青少年工作研究课题</w:t>
      </w:r>
      <w:r>
        <w:rPr>
          <w:rFonts w:ascii="Times New Roman" w:hAnsi="Times New Roman" w:cs="Times New Roman"/>
          <w:spacing w:val="10"/>
          <w:sz w:val="30"/>
          <w:szCs w:val="30"/>
        </w:rPr>
        <w:t>”</w:t>
      </w:r>
      <w:r>
        <w:rPr>
          <w:rFonts w:ascii="Times New Roman" w:hAnsi="Times New Roman" w:cs="Times New Roman"/>
          <w:spacing w:val="10"/>
          <w:sz w:val="30"/>
          <w:szCs w:val="30"/>
        </w:rPr>
        <w:t>项目。团省委有权使用本课题所有研究成果。</w:t>
      </w:r>
    </w:p>
    <w:p w14:paraId="19E31A3F" w14:textId="77777777" w:rsidR="00686887" w:rsidRDefault="00686887">
      <w:pPr>
        <w:spacing w:line="520" w:lineRule="exact"/>
        <w:ind w:rightChars="36" w:right="79" w:firstLineChars="200" w:firstLine="640"/>
        <w:rPr>
          <w:rFonts w:ascii="Times New Roman" w:hAnsi="Times New Roman" w:cs="Times New Roman"/>
          <w:spacing w:val="10"/>
          <w:sz w:val="30"/>
          <w:szCs w:val="30"/>
        </w:rPr>
      </w:pPr>
    </w:p>
    <w:p w14:paraId="38729850" w14:textId="77777777" w:rsidR="00686887" w:rsidRDefault="00686887">
      <w:pPr>
        <w:spacing w:line="520" w:lineRule="exact"/>
        <w:ind w:rightChars="36" w:right="79" w:firstLineChars="200" w:firstLine="640"/>
        <w:rPr>
          <w:rFonts w:ascii="Times New Roman" w:hAnsi="Times New Roman" w:cs="Times New Roman"/>
          <w:spacing w:val="10"/>
          <w:sz w:val="30"/>
          <w:szCs w:val="30"/>
        </w:rPr>
      </w:pPr>
    </w:p>
    <w:p w14:paraId="1F49FC19" w14:textId="77777777" w:rsidR="00686887" w:rsidRDefault="00686887">
      <w:pPr>
        <w:spacing w:afterLines="50" w:after="156" w:line="520" w:lineRule="exact"/>
        <w:ind w:rightChars="36" w:right="79" w:firstLineChars="800" w:firstLine="2560"/>
        <w:jc w:val="both"/>
        <w:rPr>
          <w:rFonts w:ascii="Times New Roman" w:hAnsi="Times New Roman" w:cs="Times New Roman"/>
          <w:spacing w:val="10"/>
          <w:sz w:val="30"/>
          <w:szCs w:val="30"/>
        </w:rPr>
      </w:pPr>
    </w:p>
    <w:p w14:paraId="7459060C" w14:textId="77777777" w:rsidR="00686887" w:rsidRDefault="00000000">
      <w:pPr>
        <w:spacing w:afterLines="50" w:after="156" w:line="520" w:lineRule="exact"/>
        <w:ind w:rightChars="36" w:right="79" w:firstLineChars="800" w:firstLine="2560"/>
        <w:jc w:val="both"/>
        <w:rPr>
          <w:rFonts w:ascii="Times New Roman" w:hAnsi="Times New Roman" w:cs="Times New Roman"/>
          <w:spacing w:val="10"/>
          <w:sz w:val="30"/>
          <w:szCs w:val="30"/>
        </w:rPr>
      </w:pPr>
      <w:r>
        <w:rPr>
          <w:rFonts w:ascii="Times New Roman" w:hAnsi="Times New Roman" w:cs="Times New Roman"/>
          <w:spacing w:val="10"/>
          <w:sz w:val="30"/>
          <w:szCs w:val="30"/>
        </w:rPr>
        <w:t>课题主持人（签名）：</w:t>
      </w:r>
      <w:r>
        <w:rPr>
          <w:rFonts w:ascii="Times New Roman" w:hAnsi="Times New Roman" w:cs="Times New Roman"/>
          <w:spacing w:val="10"/>
          <w:sz w:val="30"/>
          <w:szCs w:val="30"/>
        </w:rPr>
        <w:t xml:space="preserve"> </w:t>
      </w:r>
    </w:p>
    <w:p w14:paraId="1649F8B1" w14:textId="77777777" w:rsidR="00686887" w:rsidRDefault="00000000">
      <w:pPr>
        <w:spacing w:line="520" w:lineRule="exact"/>
        <w:ind w:leftChars="342" w:left="752" w:rightChars="36" w:right="79" w:firstLineChars="192" w:firstLine="614"/>
        <w:jc w:val="center"/>
        <w:rPr>
          <w:rFonts w:ascii="Times New Roman" w:hAnsi="Times New Roman" w:cs="Times New Roman"/>
          <w:spacing w:val="10"/>
          <w:sz w:val="30"/>
          <w:szCs w:val="30"/>
        </w:rPr>
      </w:pPr>
      <w:r>
        <w:rPr>
          <w:rFonts w:ascii="Times New Roman" w:hAnsi="Times New Roman" w:cs="Times New Roman"/>
          <w:spacing w:val="10"/>
          <w:sz w:val="30"/>
          <w:szCs w:val="30"/>
        </w:rPr>
        <w:t xml:space="preserve">                   </w:t>
      </w:r>
      <w:r>
        <w:rPr>
          <w:rFonts w:ascii="Times New Roman" w:hAnsi="Times New Roman" w:cs="Times New Roman"/>
          <w:spacing w:val="10"/>
          <w:sz w:val="30"/>
          <w:szCs w:val="30"/>
        </w:rPr>
        <w:t>年</w:t>
      </w:r>
      <w:r>
        <w:rPr>
          <w:rFonts w:ascii="Times New Roman" w:hAnsi="Times New Roman" w:cs="Times New Roman"/>
          <w:spacing w:val="10"/>
          <w:sz w:val="30"/>
          <w:szCs w:val="30"/>
        </w:rPr>
        <w:t xml:space="preserve">   </w:t>
      </w:r>
      <w:r>
        <w:rPr>
          <w:rFonts w:ascii="Times New Roman" w:hAnsi="Times New Roman" w:cs="Times New Roman"/>
          <w:spacing w:val="10"/>
          <w:sz w:val="30"/>
          <w:szCs w:val="30"/>
        </w:rPr>
        <w:t>月</w:t>
      </w:r>
      <w:r>
        <w:rPr>
          <w:rFonts w:ascii="Times New Roman" w:hAnsi="Times New Roman" w:cs="Times New Roman"/>
          <w:spacing w:val="10"/>
          <w:sz w:val="30"/>
          <w:szCs w:val="30"/>
        </w:rPr>
        <w:t xml:space="preserve">   </w:t>
      </w:r>
      <w:r>
        <w:rPr>
          <w:rFonts w:ascii="Times New Roman" w:hAnsi="Times New Roman" w:cs="Times New Roman"/>
          <w:spacing w:val="10"/>
          <w:sz w:val="30"/>
          <w:szCs w:val="30"/>
        </w:rPr>
        <w:t>日</w:t>
      </w:r>
    </w:p>
    <w:p w14:paraId="2ED65B5E" w14:textId="77777777" w:rsidR="00686887" w:rsidRDefault="00686887">
      <w:pPr>
        <w:spacing w:line="520" w:lineRule="exact"/>
        <w:ind w:leftChars="342" w:left="752" w:rightChars="36" w:right="79" w:firstLineChars="192" w:firstLine="614"/>
        <w:jc w:val="center"/>
        <w:rPr>
          <w:rFonts w:ascii="Times New Roman" w:hAnsi="Times New Roman" w:cs="Times New Roman"/>
          <w:spacing w:val="10"/>
          <w:sz w:val="30"/>
          <w:szCs w:val="30"/>
        </w:rPr>
      </w:pPr>
    </w:p>
    <w:p w14:paraId="707C0069" w14:textId="77777777" w:rsidR="00686887" w:rsidRDefault="00686887">
      <w:pPr>
        <w:spacing w:line="520" w:lineRule="exact"/>
        <w:ind w:leftChars="342" w:left="752" w:rightChars="36" w:right="79" w:firstLineChars="192" w:firstLine="614"/>
        <w:jc w:val="center"/>
        <w:rPr>
          <w:rFonts w:ascii="Times New Roman" w:hAnsi="Times New Roman" w:cs="Times New Roman"/>
          <w:spacing w:val="10"/>
          <w:sz w:val="30"/>
          <w:szCs w:val="30"/>
        </w:rPr>
      </w:pPr>
    </w:p>
    <w:p w14:paraId="60289F20" w14:textId="77777777" w:rsidR="00686887" w:rsidRDefault="00686887">
      <w:pPr>
        <w:spacing w:line="520" w:lineRule="exact"/>
        <w:ind w:leftChars="342" w:left="752" w:rightChars="36" w:right="79" w:firstLineChars="192" w:firstLine="614"/>
        <w:jc w:val="center"/>
        <w:rPr>
          <w:rFonts w:ascii="Times New Roman" w:hAnsi="Times New Roman" w:cs="Times New Roman"/>
          <w:spacing w:val="10"/>
          <w:sz w:val="30"/>
          <w:szCs w:val="30"/>
        </w:rPr>
      </w:pPr>
    </w:p>
    <w:p w14:paraId="116D6685" w14:textId="77777777" w:rsidR="00686887" w:rsidRDefault="00686887">
      <w:pPr>
        <w:spacing w:line="520" w:lineRule="exact"/>
        <w:ind w:rightChars="36" w:right="79"/>
        <w:rPr>
          <w:rFonts w:ascii="Times New Roman" w:hAnsi="Times New Roman" w:cs="Times New Roman"/>
          <w:spacing w:val="10"/>
          <w:sz w:val="30"/>
          <w:szCs w:val="30"/>
        </w:rPr>
      </w:pPr>
    </w:p>
    <w:tbl>
      <w:tblPr>
        <w:tblW w:w="8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989"/>
        <w:gridCol w:w="256"/>
        <w:gridCol w:w="478"/>
        <w:gridCol w:w="577"/>
        <w:gridCol w:w="23"/>
        <w:gridCol w:w="802"/>
        <w:gridCol w:w="709"/>
        <w:gridCol w:w="320"/>
        <w:gridCol w:w="205"/>
        <w:gridCol w:w="285"/>
        <w:gridCol w:w="772"/>
        <w:gridCol w:w="1148"/>
        <w:gridCol w:w="1686"/>
      </w:tblGrid>
      <w:tr w:rsidR="00686887" w14:paraId="7F4218A6" w14:textId="77777777">
        <w:trPr>
          <w:cantSplit/>
          <w:trHeight w:val="660"/>
          <w:jc w:val="center"/>
        </w:trPr>
        <w:tc>
          <w:tcPr>
            <w:tcW w:w="1701" w:type="dxa"/>
            <w:gridSpan w:val="3"/>
            <w:vAlign w:val="center"/>
          </w:tcPr>
          <w:p w14:paraId="2D02B244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课题名称</w:t>
            </w:r>
          </w:p>
        </w:tc>
        <w:tc>
          <w:tcPr>
            <w:tcW w:w="7005" w:type="dxa"/>
            <w:gridSpan w:val="11"/>
            <w:vAlign w:val="center"/>
          </w:tcPr>
          <w:p w14:paraId="5B7DAC26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686887" w14:paraId="17232EE9" w14:textId="77777777">
        <w:trPr>
          <w:cantSplit/>
          <w:trHeight w:val="660"/>
          <w:jc w:val="center"/>
        </w:trPr>
        <w:tc>
          <w:tcPr>
            <w:tcW w:w="456" w:type="dxa"/>
            <w:vMerge w:val="restart"/>
            <w:vAlign w:val="center"/>
          </w:tcPr>
          <w:p w14:paraId="25B89942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课题主持人情况</w:t>
            </w:r>
          </w:p>
        </w:tc>
        <w:tc>
          <w:tcPr>
            <w:tcW w:w="1245" w:type="dxa"/>
            <w:gridSpan w:val="2"/>
            <w:vAlign w:val="center"/>
          </w:tcPr>
          <w:p w14:paraId="35DC43AE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姓名</w:t>
            </w:r>
          </w:p>
        </w:tc>
        <w:tc>
          <w:tcPr>
            <w:tcW w:w="1078" w:type="dxa"/>
            <w:gridSpan w:val="3"/>
            <w:vAlign w:val="center"/>
          </w:tcPr>
          <w:p w14:paraId="5E1D47B8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802" w:type="dxa"/>
            <w:vAlign w:val="center"/>
          </w:tcPr>
          <w:p w14:paraId="2455520F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7839D8B8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810" w:type="dxa"/>
            <w:gridSpan w:val="3"/>
            <w:vAlign w:val="center"/>
          </w:tcPr>
          <w:p w14:paraId="5E3C11CA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民族</w:t>
            </w:r>
          </w:p>
        </w:tc>
        <w:tc>
          <w:tcPr>
            <w:tcW w:w="772" w:type="dxa"/>
            <w:vAlign w:val="center"/>
          </w:tcPr>
          <w:p w14:paraId="41835178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65D92F53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pacing w:val="-20"/>
                <w:sz w:val="24"/>
              </w:rPr>
            </w:pPr>
            <w:r>
              <w:rPr>
                <w:rFonts w:ascii="Times New Roman" w:eastAsia="楷体_GB2312" w:hAnsi="Times New Roman" w:cs="Times New Roman"/>
                <w:spacing w:val="-20"/>
                <w:sz w:val="24"/>
              </w:rPr>
              <w:t>出生年月</w:t>
            </w:r>
          </w:p>
        </w:tc>
        <w:tc>
          <w:tcPr>
            <w:tcW w:w="1686" w:type="dxa"/>
            <w:vAlign w:val="center"/>
          </w:tcPr>
          <w:p w14:paraId="57F96EF9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686887" w14:paraId="259F375F" w14:textId="77777777">
        <w:trPr>
          <w:cantSplit/>
          <w:trHeight w:val="660"/>
          <w:jc w:val="center"/>
        </w:trPr>
        <w:tc>
          <w:tcPr>
            <w:tcW w:w="456" w:type="dxa"/>
            <w:vMerge/>
          </w:tcPr>
          <w:p w14:paraId="3BCB5C10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0397AD3B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行政职务</w:t>
            </w:r>
          </w:p>
        </w:tc>
        <w:tc>
          <w:tcPr>
            <w:tcW w:w="1880" w:type="dxa"/>
            <w:gridSpan w:val="4"/>
            <w:vAlign w:val="center"/>
          </w:tcPr>
          <w:p w14:paraId="6CDD549F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234" w:type="dxa"/>
            <w:gridSpan w:val="3"/>
            <w:vAlign w:val="center"/>
          </w:tcPr>
          <w:p w14:paraId="02044DB4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专业职称</w:t>
            </w:r>
          </w:p>
        </w:tc>
        <w:tc>
          <w:tcPr>
            <w:tcW w:w="1057" w:type="dxa"/>
            <w:gridSpan w:val="2"/>
            <w:vAlign w:val="center"/>
          </w:tcPr>
          <w:p w14:paraId="7A25A244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10CF0D89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pacing w:val="-20"/>
                <w:sz w:val="24"/>
              </w:rPr>
              <w:t>研究专长</w:t>
            </w:r>
          </w:p>
        </w:tc>
        <w:tc>
          <w:tcPr>
            <w:tcW w:w="1686" w:type="dxa"/>
            <w:vAlign w:val="center"/>
          </w:tcPr>
          <w:p w14:paraId="7246EA80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686887" w14:paraId="1E92A1EF" w14:textId="77777777">
        <w:trPr>
          <w:cantSplit/>
          <w:trHeight w:val="660"/>
          <w:jc w:val="center"/>
        </w:trPr>
        <w:tc>
          <w:tcPr>
            <w:tcW w:w="456" w:type="dxa"/>
            <w:vMerge/>
          </w:tcPr>
          <w:p w14:paraId="681C0F8D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178D7E79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最高学历</w:t>
            </w:r>
          </w:p>
        </w:tc>
        <w:tc>
          <w:tcPr>
            <w:tcW w:w="1055" w:type="dxa"/>
            <w:gridSpan w:val="2"/>
            <w:vAlign w:val="center"/>
          </w:tcPr>
          <w:p w14:paraId="2A39B12A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534" w:type="dxa"/>
            <w:gridSpan w:val="3"/>
            <w:vAlign w:val="center"/>
          </w:tcPr>
          <w:p w14:paraId="024E5D7F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固定电话</w:t>
            </w:r>
          </w:p>
        </w:tc>
        <w:tc>
          <w:tcPr>
            <w:tcW w:w="1582" w:type="dxa"/>
            <w:gridSpan w:val="4"/>
            <w:vAlign w:val="center"/>
          </w:tcPr>
          <w:p w14:paraId="13657E52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37ABD793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pacing w:val="-20"/>
                <w:sz w:val="24"/>
              </w:rPr>
              <w:t>移动电话</w:t>
            </w:r>
          </w:p>
        </w:tc>
        <w:tc>
          <w:tcPr>
            <w:tcW w:w="1686" w:type="dxa"/>
            <w:vAlign w:val="center"/>
          </w:tcPr>
          <w:p w14:paraId="5679ED54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color w:val="FF0000"/>
                <w:sz w:val="24"/>
              </w:rPr>
            </w:pPr>
            <w:r>
              <w:rPr>
                <w:rFonts w:ascii="Times New Roman" w:eastAsia="楷体_GB2312" w:hAnsi="Times New Roman" w:cs="Times New Roman"/>
                <w:color w:val="FF0000"/>
                <w:sz w:val="24"/>
              </w:rPr>
              <w:t>必填</w:t>
            </w:r>
          </w:p>
        </w:tc>
      </w:tr>
      <w:tr w:rsidR="00686887" w14:paraId="4DE5E4FF" w14:textId="77777777">
        <w:trPr>
          <w:cantSplit/>
          <w:trHeight w:val="660"/>
          <w:jc w:val="center"/>
        </w:trPr>
        <w:tc>
          <w:tcPr>
            <w:tcW w:w="456" w:type="dxa"/>
            <w:vMerge/>
          </w:tcPr>
          <w:p w14:paraId="7A5B0F4F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12674077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工作单位</w:t>
            </w:r>
          </w:p>
        </w:tc>
        <w:tc>
          <w:tcPr>
            <w:tcW w:w="4171" w:type="dxa"/>
            <w:gridSpan w:val="9"/>
            <w:vAlign w:val="center"/>
          </w:tcPr>
          <w:p w14:paraId="1E20C4F6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6A30DFE4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pacing w:val="-20"/>
                <w:sz w:val="24"/>
              </w:rPr>
              <w:t>电子信箱</w:t>
            </w:r>
          </w:p>
        </w:tc>
        <w:tc>
          <w:tcPr>
            <w:tcW w:w="1686" w:type="dxa"/>
            <w:vAlign w:val="center"/>
          </w:tcPr>
          <w:p w14:paraId="700A1574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color w:val="FF0000"/>
                <w:sz w:val="24"/>
              </w:rPr>
            </w:pPr>
            <w:r>
              <w:rPr>
                <w:rFonts w:ascii="Times New Roman" w:eastAsia="楷体_GB2312" w:hAnsi="Times New Roman" w:cs="Times New Roman"/>
                <w:color w:val="FF0000"/>
                <w:sz w:val="24"/>
              </w:rPr>
              <w:t>必填</w:t>
            </w:r>
          </w:p>
        </w:tc>
      </w:tr>
      <w:tr w:rsidR="00686887" w14:paraId="5FB16318" w14:textId="77777777">
        <w:trPr>
          <w:cantSplit/>
          <w:trHeight w:val="660"/>
          <w:jc w:val="center"/>
        </w:trPr>
        <w:tc>
          <w:tcPr>
            <w:tcW w:w="456" w:type="dxa"/>
            <w:vMerge/>
          </w:tcPr>
          <w:p w14:paraId="078EED2C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112D5EFE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通讯地址</w:t>
            </w:r>
          </w:p>
        </w:tc>
        <w:tc>
          <w:tcPr>
            <w:tcW w:w="4171" w:type="dxa"/>
            <w:gridSpan w:val="9"/>
            <w:vAlign w:val="center"/>
          </w:tcPr>
          <w:p w14:paraId="14A1FDFC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148" w:type="dxa"/>
            <w:vAlign w:val="center"/>
          </w:tcPr>
          <w:p w14:paraId="25995981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pacing w:val="-20"/>
                <w:sz w:val="24"/>
              </w:rPr>
              <w:t>邮政编码</w:t>
            </w:r>
          </w:p>
        </w:tc>
        <w:tc>
          <w:tcPr>
            <w:tcW w:w="1686" w:type="dxa"/>
            <w:vAlign w:val="center"/>
          </w:tcPr>
          <w:p w14:paraId="070B831B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686887" w14:paraId="1BB7F3A5" w14:textId="77777777">
        <w:trPr>
          <w:cantSplit/>
          <w:trHeight w:val="660"/>
          <w:jc w:val="center"/>
        </w:trPr>
        <w:tc>
          <w:tcPr>
            <w:tcW w:w="456" w:type="dxa"/>
            <w:vMerge w:val="restart"/>
            <w:vAlign w:val="center"/>
          </w:tcPr>
          <w:p w14:paraId="33338A14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主要参加者情况</w:t>
            </w:r>
          </w:p>
        </w:tc>
        <w:tc>
          <w:tcPr>
            <w:tcW w:w="989" w:type="dxa"/>
            <w:vAlign w:val="center"/>
          </w:tcPr>
          <w:p w14:paraId="5B44EC7E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姓名</w:t>
            </w:r>
          </w:p>
        </w:tc>
        <w:tc>
          <w:tcPr>
            <w:tcW w:w="734" w:type="dxa"/>
            <w:gridSpan w:val="2"/>
            <w:vAlign w:val="center"/>
          </w:tcPr>
          <w:p w14:paraId="7E3185B2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性别</w:t>
            </w:r>
          </w:p>
        </w:tc>
        <w:tc>
          <w:tcPr>
            <w:tcW w:w="1402" w:type="dxa"/>
            <w:gridSpan w:val="3"/>
            <w:vAlign w:val="center"/>
          </w:tcPr>
          <w:p w14:paraId="4CE2FB65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出生年月</w:t>
            </w:r>
          </w:p>
        </w:tc>
        <w:tc>
          <w:tcPr>
            <w:tcW w:w="1029" w:type="dxa"/>
            <w:gridSpan w:val="2"/>
            <w:vAlign w:val="center"/>
          </w:tcPr>
          <w:p w14:paraId="3AD323BD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专业</w:t>
            </w:r>
          </w:p>
          <w:p w14:paraId="510EDF87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职称</w:t>
            </w:r>
          </w:p>
        </w:tc>
        <w:tc>
          <w:tcPr>
            <w:tcW w:w="1262" w:type="dxa"/>
            <w:gridSpan w:val="3"/>
            <w:vAlign w:val="center"/>
          </w:tcPr>
          <w:p w14:paraId="42A21E07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研究专长</w:t>
            </w:r>
          </w:p>
        </w:tc>
        <w:tc>
          <w:tcPr>
            <w:tcW w:w="1148" w:type="dxa"/>
            <w:vAlign w:val="center"/>
          </w:tcPr>
          <w:p w14:paraId="6066C02B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学历</w:t>
            </w:r>
          </w:p>
        </w:tc>
        <w:tc>
          <w:tcPr>
            <w:tcW w:w="1686" w:type="dxa"/>
            <w:vAlign w:val="center"/>
          </w:tcPr>
          <w:p w14:paraId="60E7125A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工作单位</w:t>
            </w:r>
          </w:p>
        </w:tc>
      </w:tr>
      <w:tr w:rsidR="00686887" w14:paraId="29CBFCCD" w14:textId="77777777">
        <w:trPr>
          <w:cantSplit/>
          <w:trHeight w:val="660"/>
          <w:jc w:val="center"/>
        </w:trPr>
        <w:tc>
          <w:tcPr>
            <w:tcW w:w="456" w:type="dxa"/>
            <w:vMerge/>
          </w:tcPr>
          <w:p w14:paraId="7B0AB876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989" w:type="dxa"/>
            <w:vAlign w:val="center"/>
          </w:tcPr>
          <w:p w14:paraId="6553778F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734" w:type="dxa"/>
            <w:gridSpan w:val="2"/>
            <w:vAlign w:val="center"/>
          </w:tcPr>
          <w:p w14:paraId="4E1E89FB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04A044A5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029" w:type="dxa"/>
            <w:gridSpan w:val="2"/>
            <w:vAlign w:val="center"/>
          </w:tcPr>
          <w:p w14:paraId="137614FB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340FAD03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148" w:type="dxa"/>
            <w:vAlign w:val="center"/>
          </w:tcPr>
          <w:p w14:paraId="586D1F09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686" w:type="dxa"/>
            <w:vAlign w:val="center"/>
          </w:tcPr>
          <w:p w14:paraId="6D4C7907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686887" w14:paraId="6C51116D" w14:textId="77777777">
        <w:trPr>
          <w:cantSplit/>
          <w:trHeight w:val="660"/>
          <w:jc w:val="center"/>
        </w:trPr>
        <w:tc>
          <w:tcPr>
            <w:tcW w:w="456" w:type="dxa"/>
            <w:vMerge/>
          </w:tcPr>
          <w:p w14:paraId="11AE16AC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989" w:type="dxa"/>
            <w:vAlign w:val="center"/>
          </w:tcPr>
          <w:p w14:paraId="5EA881ED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734" w:type="dxa"/>
            <w:gridSpan w:val="2"/>
            <w:vAlign w:val="center"/>
          </w:tcPr>
          <w:p w14:paraId="018D38D8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21CA5E7C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029" w:type="dxa"/>
            <w:gridSpan w:val="2"/>
            <w:vAlign w:val="center"/>
          </w:tcPr>
          <w:p w14:paraId="6B976E5F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2B72281D" w14:textId="77777777" w:rsidR="00686887" w:rsidRDefault="00686887">
            <w:pPr>
              <w:spacing w:line="320" w:lineRule="exact"/>
              <w:ind w:firstLineChars="50" w:firstLine="110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148" w:type="dxa"/>
            <w:vAlign w:val="center"/>
          </w:tcPr>
          <w:p w14:paraId="5579AA7D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686" w:type="dxa"/>
            <w:vAlign w:val="center"/>
          </w:tcPr>
          <w:p w14:paraId="378E61F7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686887" w14:paraId="3EDBFADC" w14:textId="77777777">
        <w:trPr>
          <w:cantSplit/>
          <w:trHeight w:val="660"/>
          <w:jc w:val="center"/>
        </w:trPr>
        <w:tc>
          <w:tcPr>
            <w:tcW w:w="456" w:type="dxa"/>
            <w:vMerge/>
          </w:tcPr>
          <w:p w14:paraId="7D16747C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989" w:type="dxa"/>
            <w:vAlign w:val="center"/>
          </w:tcPr>
          <w:p w14:paraId="617FBCD8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734" w:type="dxa"/>
            <w:gridSpan w:val="2"/>
            <w:vAlign w:val="center"/>
          </w:tcPr>
          <w:p w14:paraId="7C7C97C9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52D7FABF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029" w:type="dxa"/>
            <w:gridSpan w:val="2"/>
            <w:vAlign w:val="center"/>
          </w:tcPr>
          <w:p w14:paraId="42BB4DA0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269DBD9B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148" w:type="dxa"/>
            <w:vAlign w:val="center"/>
          </w:tcPr>
          <w:p w14:paraId="0C7FABEB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686" w:type="dxa"/>
            <w:vAlign w:val="center"/>
          </w:tcPr>
          <w:p w14:paraId="18F30A39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686887" w14:paraId="06840CE0" w14:textId="77777777">
        <w:trPr>
          <w:cantSplit/>
          <w:trHeight w:val="660"/>
          <w:jc w:val="center"/>
        </w:trPr>
        <w:tc>
          <w:tcPr>
            <w:tcW w:w="456" w:type="dxa"/>
            <w:vMerge/>
          </w:tcPr>
          <w:p w14:paraId="18338EB5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989" w:type="dxa"/>
          </w:tcPr>
          <w:p w14:paraId="0CF685DB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734" w:type="dxa"/>
            <w:gridSpan w:val="2"/>
          </w:tcPr>
          <w:p w14:paraId="6879DCB3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02" w:type="dxa"/>
            <w:gridSpan w:val="3"/>
          </w:tcPr>
          <w:p w14:paraId="2614BD6F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029" w:type="dxa"/>
            <w:gridSpan w:val="2"/>
          </w:tcPr>
          <w:p w14:paraId="04B40F37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262" w:type="dxa"/>
            <w:gridSpan w:val="3"/>
          </w:tcPr>
          <w:p w14:paraId="0AB853D3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148" w:type="dxa"/>
          </w:tcPr>
          <w:p w14:paraId="5C748AE2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686" w:type="dxa"/>
          </w:tcPr>
          <w:p w14:paraId="7E00FA02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686887" w14:paraId="42870BE9" w14:textId="77777777">
        <w:trPr>
          <w:cantSplit/>
          <w:trHeight w:val="660"/>
          <w:jc w:val="center"/>
        </w:trPr>
        <w:tc>
          <w:tcPr>
            <w:tcW w:w="456" w:type="dxa"/>
            <w:vMerge/>
          </w:tcPr>
          <w:p w14:paraId="12EEA174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989" w:type="dxa"/>
          </w:tcPr>
          <w:p w14:paraId="67B49BD5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734" w:type="dxa"/>
            <w:gridSpan w:val="2"/>
          </w:tcPr>
          <w:p w14:paraId="16CB192B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02" w:type="dxa"/>
            <w:gridSpan w:val="3"/>
          </w:tcPr>
          <w:p w14:paraId="0891317C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029" w:type="dxa"/>
            <w:gridSpan w:val="2"/>
          </w:tcPr>
          <w:p w14:paraId="452411A0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262" w:type="dxa"/>
            <w:gridSpan w:val="3"/>
          </w:tcPr>
          <w:p w14:paraId="13C50E14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148" w:type="dxa"/>
          </w:tcPr>
          <w:p w14:paraId="09B9DEC6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686" w:type="dxa"/>
          </w:tcPr>
          <w:p w14:paraId="3AA40CAD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686887" w14:paraId="71865DFA" w14:textId="77777777">
        <w:trPr>
          <w:cantSplit/>
          <w:trHeight w:val="660"/>
          <w:jc w:val="center"/>
        </w:trPr>
        <w:tc>
          <w:tcPr>
            <w:tcW w:w="456" w:type="dxa"/>
            <w:vMerge/>
          </w:tcPr>
          <w:p w14:paraId="51E0B2EC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989" w:type="dxa"/>
          </w:tcPr>
          <w:p w14:paraId="343CFA4D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734" w:type="dxa"/>
            <w:gridSpan w:val="2"/>
          </w:tcPr>
          <w:p w14:paraId="225B2B66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02" w:type="dxa"/>
            <w:gridSpan w:val="3"/>
          </w:tcPr>
          <w:p w14:paraId="1E9CB037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029" w:type="dxa"/>
            <w:gridSpan w:val="2"/>
          </w:tcPr>
          <w:p w14:paraId="7C20DE61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262" w:type="dxa"/>
            <w:gridSpan w:val="3"/>
          </w:tcPr>
          <w:p w14:paraId="14003C7B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148" w:type="dxa"/>
          </w:tcPr>
          <w:p w14:paraId="681CFD4B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686" w:type="dxa"/>
          </w:tcPr>
          <w:p w14:paraId="3B2E1271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686887" w14:paraId="689F17CD" w14:textId="77777777">
        <w:trPr>
          <w:cantSplit/>
          <w:trHeight w:val="836"/>
          <w:jc w:val="center"/>
        </w:trPr>
        <w:tc>
          <w:tcPr>
            <w:tcW w:w="3581" w:type="dxa"/>
            <w:gridSpan w:val="7"/>
            <w:vAlign w:val="center"/>
          </w:tcPr>
          <w:p w14:paraId="4AD0335C" w14:textId="77777777" w:rsidR="00686887" w:rsidRDefault="00000000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课题预计完成时间</w:t>
            </w:r>
          </w:p>
        </w:tc>
        <w:tc>
          <w:tcPr>
            <w:tcW w:w="5125" w:type="dxa"/>
            <w:gridSpan w:val="7"/>
            <w:vAlign w:val="center"/>
          </w:tcPr>
          <w:p w14:paraId="304F2DDC" w14:textId="77777777" w:rsidR="00686887" w:rsidRDefault="00686887">
            <w:pPr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686887" w14:paraId="24F42154" w14:textId="77777777">
        <w:trPr>
          <w:cantSplit/>
          <w:trHeight w:val="1185"/>
          <w:jc w:val="center"/>
        </w:trPr>
        <w:tc>
          <w:tcPr>
            <w:tcW w:w="8706" w:type="dxa"/>
            <w:gridSpan w:val="14"/>
          </w:tcPr>
          <w:p w14:paraId="3A610D3B" w14:textId="77777777" w:rsidR="00686887" w:rsidRDefault="00000000">
            <w:pPr>
              <w:spacing w:line="400" w:lineRule="exact"/>
              <w:rPr>
                <w:ins w:id="0" w:author="caiyd" w:date="2019-10-14T10:28:00Z"/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lastRenderedPageBreak/>
              <w:t>课题设计论证（不得少于</w:t>
            </w:r>
            <w:r>
              <w:rPr>
                <w:rFonts w:ascii="Times New Roman" w:eastAsia="楷体_GB2312" w:hAnsi="Times New Roman" w:cs="Times New Roman"/>
                <w:sz w:val="24"/>
              </w:rPr>
              <w:t>500</w:t>
            </w:r>
            <w:r>
              <w:rPr>
                <w:rFonts w:ascii="Times New Roman" w:eastAsia="楷体_GB2312" w:hAnsi="Times New Roman" w:cs="Times New Roman"/>
                <w:sz w:val="24"/>
              </w:rPr>
              <w:t>字，内容主要包括主要问题、研究重点、研究</w:t>
            </w:r>
            <w:proofErr w:type="gramStart"/>
            <w:r>
              <w:rPr>
                <w:rFonts w:ascii="Times New Roman" w:eastAsia="楷体_GB2312" w:hAnsi="Times New Roman" w:cs="Times New Roman"/>
                <w:sz w:val="24"/>
              </w:rPr>
              <w:t>难点省</w:t>
            </w:r>
            <w:proofErr w:type="gramEnd"/>
            <w:r>
              <w:rPr>
                <w:rFonts w:ascii="Times New Roman" w:eastAsia="楷体_GB2312" w:hAnsi="Times New Roman" w:cs="Times New Roman"/>
                <w:sz w:val="24"/>
              </w:rPr>
              <w:t>内外研究现状、研究方法、课题意义及创新之处等方面）</w:t>
            </w:r>
          </w:p>
          <w:p w14:paraId="384570A4" w14:textId="77777777" w:rsidR="00686887" w:rsidRDefault="00686887">
            <w:pPr>
              <w:spacing w:line="400" w:lineRule="exact"/>
              <w:rPr>
                <w:ins w:id="1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5AFF261C" w14:textId="77777777" w:rsidR="00686887" w:rsidRDefault="00686887">
            <w:pPr>
              <w:spacing w:line="400" w:lineRule="exact"/>
              <w:rPr>
                <w:ins w:id="2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0965D48B" w14:textId="77777777" w:rsidR="00686887" w:rsidRDefault="00686887">
            <w:pPr>
              <w:spacing w:line="400" w:lineRule="exact"/>
              <w:rPr>
                <w:ins w:id="3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2297A034" w14:textId="77777777" w:rsidR="00686887" w:rsidRDefault="00686887">
            <w:pPr>
              <w:spacing w:line="400" w:lineRule="exact"/>
              <w:rPr>
                <w:ins w:id="4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2DE9BE36" w14:textId="77777777" w:rsidR="00686887" w:rsidRDefault="00686887">
            <w:pPr>
              <w:spacing w:line="400" w:lineRule="exact"/>
              <w:rPr>
                <w:ins w:id="5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7B32F6DA" w14:textId="77777777" w:rsidR="00686887" w:rsidRDefault="00686887">
            <w:pPr>
              <w:spacing w:line="400" w:lineRule="exact"/>
              <w:rPr>
                <w:ins w:id="6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6D351635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28A1E9C3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6691B714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7F2960EA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7177EB5D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208D4074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65EE6ABF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0681FB9B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439E1118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2202B0DE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5C4804BF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51EAF3E5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3D9B703C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0F2D71AF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5D6F0FC7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08BD30E5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5D096E5F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4DDC20A8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10DDA753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2268C9E9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2916B04F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6676972C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6E924FF8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7E12C6E4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316504F3" w14:textId="77777777" w:rsidR="00686887" w:rsidRDefault="00686887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0B7BBC51" w14:textId="77777777" w:rsidR="00686887" w:rsidRDefault="00686887">
            <w:pPr>
              <w:spacing w:line="360" w:lineRule="atLeas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686887" w14:paraId="3F2185A1" w14:textId="77777777">
        <w:trPr>
          <w:cantSplit/>
          <w:trHeight w:val="870"/>
          <w:jc w:val="center"/>
        </w:trPr>
        <w:tc>
          <w:tcPr>
            <w:tcW w:w="8706" w:type="dxa"/>
            <w:gridSpan w:val="14"/>
          </w:tcPr>
          <w:p w14:paraId="44AF6C4E" w14:textId="77777777" w:rsidR="00686887" w:rsidRDefault="00000000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lastRenderedPageBreak/>
              <w:t>完成项目的条件和保证</w:t>
            </w:r>
          </w:p>
          <w:p w14:paraId="18DACF8B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1D58CDDB" w14:textId="77777777" w:rsidR="00686887" w:rsidRDefault="00000000">
            <w:pPr>
              <w:spacing w:line="320" w:lineRule="exac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一、主持人和主要成员曾完成的重要研究课题；</w:t>
            </w:r>
          </w:p>
          <w:p w14:paraId="72DE1389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4CA06BD3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41555DA3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02F603D8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32FE2FD7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5C7E11B0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6B7981D3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2F766348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6BCB7CB9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787CAE8E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62416669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0202A87C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3B064476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7A7D2B2C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  <w:p w14:paraId="2EEE32B1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031B85F3" w14:textId="77777777" w:rsidR="00686887" w:rsidRDefault="00686887">
            <w:pPr>
              <w:spacing w:line="320" w:lineRule="exact"/>
              <w:rPr>
                <w:ins w:id="7" w:author="caiyd" w:date="2019-10-14T10:30:00Z"/>
                <w:rFonts w:ascii="Times New Roman" w:eastAsia="楷体_GB2312" w:hAnsi="Times New Roman" w:cs="Times New Roman"/>
                <w:sz w:val="24"/>
              </w:rPr>
            </w:pPr>
          </w:p>
          <w:p w14:paraId="51EE5FFE" w14:textId="77777777" w:rsidR="00686887" w:rsidRDefault="00686887">
            <w:pPr>
              <w:spacing w:line="320" w:lineRule="exact"/>
              <w:rPr>
                <w:ins w:id="8" w:author="caiyd" w:date="2019-10-14T10:30:00Z"/>
                <w:rFonts w:ascii="Times New Roman" w:eastAsia="楷体_GB2312" w:hAnsi="Times New Roman" w:cs="Times New Roman"/>
                <w:sz w:val="24"/>
              </w:rPr>
            </w:pPr>
          </w:p>
          <w:p w14:paraId="40E56D44" w14:textId="77777777" w:rsidR="00686887" w:rsidRDefault="00686887">
            <w:pPr>
              <w:spacing w:line="320" w:lineRule="exact"/>
              <w:rPr>
                <w:ins w:id="9" w:author="caiyd" w:date="2019-10-14T10:30:00Z"/>
                <w:rFonts w:ascii="Times New Roman" w:eastAsia="楷体_GB2312" w:hAnsi="Times New Roman" w:cs="Times New Roman"/>
                <w:sz w:val="24"/>
              </w:rPr>
            </w:pPr>
          </w:p>
          <w:p w14:paraId="3C9D99F4" w14:textId="77777777" w:rsidR="00686887" w:rsidRDefault="00000000">
            <w:pPr>
              <w:spacing w:line="320" w:lineRule="exac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二、完成本课题的研究能力和时间保证</w:t>
            </w:r>
          </w:p>
          <w:p w14:paraId="0527EDBA" w14:textId="77777777" w:rsidR="00686887" w:rsidRDefault="00686887">
            <w:pPr>
              <w:spacing w:line="320" w:lineRule="exact"/>
              <w:rPr>
                <w:ins w:id="10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67D7A201" w14:textId="77777777" w:rsidR="00686887" w:rsidRDefault="00686887">
            <w:pPr>
              <w:spacing w:line="320" w:lineRule="exact"/>
              <w:rPr>
                <w:ins w:id="11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566EEB5C" w14:textId="77777777" w:rsidR="00686887" w:rsidRDefault="00686887">
            <w:pPr>
              <w:spacing w:line="320" w:lineRule="exact"/>
              <w:rPr>
                <w:ins w:id="12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784810F2" w14:textId="77777777" w:rsidR="00686887" w:rsidRDefault="00686887">
            <w:pPr>
              <w:spacing w:line="320" w:lineRule="exact"/>
              <w:rPr>
                <w:ins w:id="13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7FBEFCA9" w14:textId="77777777" w:rsidR="00686887" w:rsidRDefault="00686887">
            <w:pPr>
              <w:spacing w:line="320" w:lineRule="exact"/>
              <w:rPr>
                <w:ins w:id="14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5CEFDD33" w14:textId="77777777" w:rsidR="00686887" w:rsidRDefault="00686887">
            <w:pPr>
              <w:spacing w:line="320" w:lineRule="exact"/>
              <w:rPr>
                <w:ins w:id="15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7905C677" w14:textId="77777777" w:rsidR="00686887" w:rsidRDefault="00686887">
            <w:pPr>
              <w:spacing w:line="320" w:lineRule="exact"/>
              <w:rPr>
                <w:ins w:id="16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6D9BB45F" w14:textId="77777777" w:rsidR="00686887" w:rsidRDefault="00686887">
            <w:pPr>
              <w:spacing w:line="320" w:lineRule="exact"/>
              <w:rPr>
                <w:ins w:id="17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09638525" w14:textId="77777777" w:rsidR="00686887" w:rsidRDefault="00686887">
            <w:pPr>
              <w:spacing w:line="320" w:lineRule="exact"/>
              <w:rPr>
                <w:ins w:id="18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49F78DD2" w14:textId="77777777" w:rsidR="00686887" w:rsidRDefault="00686887">
            <w:pPr>
              <w:spacing w:line="320" w:lineRule="exact"/>
              <w:rPr>
                <w:ins w:id="19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39087FAA" w14:textId="77777777" w:rsidR="00686887" w:rsidRDefault="00686887">
            <w:pPr>
              <w:spacing w:line="320" w:lineRule="exact"/>
              <w:rPr>
                <w:ins w:id="20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16167673" w14:textId="77777777" w:rsidR="00686887" w:rsidRDefault="00686887">
            <w:pPr>
              <w:spacing w:line="320" w:lineRule="exact"/>
              <w:rPr>
                <w:ins w:id="21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76CADD82" w14:textId="77777777" w:rsidR="00686887" w:rsidRDefault="00686887">
            <w:pPr>
              <w:spacing w:line="320" w:lineRule="exact"/>
              <w:rPr>
                <w:ins w:id="22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5FA0CC38" w14:textId="77777777" w:rsidR="00686887" w:rsidRDefault="00686887">
            <w:pPr>
              <w:spacing w:line="320" w:lineRule="exact"/>
              <w:rPr>
                <w:ins w:id="23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36C77442" w14:textId="77777777" w:rsidR="00686887" w:rsidRDefault="00686887">
            <w:pPr>
              <w:spacing w:line="320" w:lineRule="exact"/>
              <w:rPr>
                <w:ins w:id="24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1CC3E1BE" w14:textId="77777777" w:rsidR="00686887" w:rsidRDefault="00686887">
            <w:pPr>
              <w:spacing w:line="320" w:lineRule="exact"/>
              <w:rPr>
                <w:ins w:id="25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21B800BB" w14:textId="77777777" w:rsidR="00686887" w:rsidRDefault="00686887">
            <w:pPr>
              <w:spacing w:line="320" w:lineRule="exact"/>
              <w:rPr>
                <w:ins w:id="26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2B00BD15" w14:textId="77777777" w:rsidR="00686887" w:rsidRDefault="00686887">
            <w:pPr>
              <w:spacing w:line="320" w:lineRule="exact"/>
              <w:rPr>
                <w:ins w:id="27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56629C7A" w14:textId="77777777" w:rsidR="00686887" w:rsidRDefault="00686887">
            <w:pPr>
              <w:spacing w:line="320" w:lineRule="exact"/>
              <w:rPr>
                <w:ins w:id="28" w:author="caiyd" w:date="2019-10-14T10:28:00Z"/>
                <w:rFonts w:ascii="Times New Roman" w:eastAsia="楷体_GB2312" w:hAnsi="Times New Roman" w:cs="Times New Roman"/>
                <w:sz w:val="24"/>
              </w:rPr>
            </w:pPr>
          </w:p>
          <w:p w14:paraId="2019E9F6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1D313C97" w14:textId="77777777" w:rsidR="00686887" w:rsidRDefault="00686887">
            <w:pPr>
              <w:spacing w:line="32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04EE2581" w14:textId="77777777" w:rsidR="00686887" w:rsidRDefault="00686887">
            <w:pPr>
              <w:spacing w:line="360" w:lineRule="atLeas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686887" w14:paraId="77EF117D" w14:textId="77777777">
        <w:trPr>
          <w:cantSplit/>
          <w:trHeight w:val="870"/>
          <w:jc w:val="center"/>
        </w:trPr>
        <w:tc>
          <w:tcPr>
            <w:tcW w:w="8706" w:type="dxa"/>
            <w:gridSpan w:val="14"/>
          </w:tcPr>
          <w:p w14:paraId="04103B12" w14:textId="77777777" w:rsidR="00686887" w:rsidRDefault="00000000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lastRenderedPageBreak/>
              <w:t>课题主持人所在单位意见：</w:t>
            </w:r>
          </w:p>
          <w:p w14:paraId="7DB6E33F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6C38F38D" w14:textId="77777777" w:rsidR="00686887" w:rsidRDefault="00686887">
            <w:pPr>
              <w:spacing w:line="440" w:lineRule="exact"/>
              <w:rPr>
                <w:ins w:id="29" w:author="caiyd" w:date="2019-10-14T10:29:00Z"/>
                <w:rFonts w:ascii="Times New Roman" w:eastAsia="楷体_GB2312" w:hAnsi="Times New Roman" w:cs="Times New Roman"/>
                <w:sz w:val="24"/>
              </w:rPr>
            </w:pPr>
          </w:p>
          <w:p w14:paraId="5FE4583D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561A0B47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402F8AF2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7AF22BD2" w14:textId="77777777" w:rsidR="00686887" w:rsidRDefault="00000000">
            <w:pPr>
              <w:tabs>
                <w:tab w:val="left" w:pos="4979"/>
              </w:tabs>
              <w:spacing w:line="440" w:lineRule="exact"/>
              <w:ind w:firstLineChars="700" w:firstLine="1680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单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 w:val="24"/>
              </w:rPr>
              <w:t>位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 w:val="24"/>
              </w:rPr>
              <w:t>公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 w:val="24"/>
              </w:rPr>
              <w:t>章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              </w:t>
            </w:r>
            <w:r>
              <w:rPr>
                <w:rFonts w:ascii="Times New Roman" w:eastAsia="楷体_GB2312" w:hAnsi="Times New Roman" w:cs="Times New Roman"/>
                <w:sz w:val="24"/>
              </w:rPr>
              <w:t>单位负责人签名：</w:t>
            </w:r>
          </w:p>
          <w:p w14:paraId="37880330" w14:textId="77777777" w:rsidR="00686887" w:rsidRDefault="00000000">
            <w:pPr>
              <w:spacing w:line="360" w:lineRule="atLeas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年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楷体_GB2312" w:hAnsi="Times New Roman" w:cs="Times New Roman"/>
                <w:sz w:val="24"/>
              </w:rPr>
              <w:t>月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楷体_GB2312" w:hAnsi="Times New Roman" w:cs="Times New Roman"/>
                <w:sz w:val="24"/>
              </w:rPr>
              <w:t>日</w:t>
            </w:r>
          </w:p>
        </w:tc>
      </w:tr>
      <w:tr w:rsidR="00686887" w14:paraId="70CB00DD" w14:textId="77777777">
        <w:trPr>
          <w:cantSplit/>
          <w:trHeight w:val="90"/>
          <w:jc w:val="center"/>
        </w:trPr>
        <w:tc>
          <w:tcPr>
            <w:tcW w:w="8706" w:type="dxa"/>
            <w:gridSpan w:val="14"/>
          </w:tcPr>
          <w:p w14:paraId="297EEC6F" w14:textId="77777777" w:rsidR="00686887" w:rsidRDefault="00000000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市级团委推荐意见：</w:t>
            </w:r>
          </w:p>
          <w:p w14:paraId="05413A44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3264F14F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658A3CC9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034AEA1A" w14:textId="77777777" w:rsidR="00686887" w:rsidRDefault="00686887">
            <w:pPr>
              <w:spacing w:line="440" w:lineRule="exact"/>
              <w:rPr>
                <w:ins w:id="30" w:author="caiyd" w:date="2019-10-14T10:29:00Z"/>
                <w:rFonts w:ascii="Times New Roman" w:eastAsia="楷体_GB2312" w:hAnsi="Times New Roman" w:cs="Times New Roman"/>
                <w:sz w:val="24"/>
              </w:rPr>
            </w:pPr>
          </w:p>
          <w:p w14:paraId="6C039D51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61B71D45" w14:textId="77777777" w:rsidR="00686887" w:rsidRDefault="00000000">
            <w:pPr>
              <w:spacing w:line="440" w:lineRule="exact"/>
              <w:ind w:leftChars="1400" w:left="3080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推荐团委盖章</w:t>
            </w:r>
          </w:p>
          <w:p w14:paraId="48EABFC0" w14:textId="77777777" w:rsidR="00686887" w:rsidRDefault="00000000">
            <w:pPr>
              <w:spacing w:line="440" w:lineRule="exact"/>
              <w:ind w:firstLineChars="50" w:firstLine="120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 xml:space="preserve">                          </w:t>
            </w:r>
            <w:r>
              <w:rPr>
                <w:rFonts w:ascii="Times New Roman" w:eastAsia="楷体_GB2312" w:hAnsi="Times New Roman" w:cs="Times New Roman"/>
                <w:sz w:val="24"/>
              </w:rPr>
              <w:t>年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楷体_GB2312" w:hAnsi="Times New Roman" w:cs="Times New Roman"/>
                <w:sz w:val="24"/>
              </w:rPr>
              <w:t>月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楷体_GB2312" w:hAnsi="Times New Roman" w:cs="Times New Roman"/>
                <w:sz w:val="24"/>
              </w:rPr>
              <w:t>日</w:t>
            </w:r>
          </w:p>
        </w:tc>
      </w:tr>
      <w:tr w:rsidR="00686887" w14:paraId="244CAF3C" w14:textId="77777777">
        <w:trPr>
          <w:cantSplit/>
          <w:trHeight w:val="90"/>
          <w:jc w:val="center"/>
        </w:trPr>
        <w:tc>
          <w:tcPr>
            <w:tcW w:w="8706" w:type="dxa"/>
            <w:gridSpan w:val="14"/>
          </w:tcPr>
          <w:p w14:paraId="36ED0F81" w14:textId="77777777" w:rsidR="00686887" w:rsidRDefault="00000000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专家评审组意见：</w:t>
            </w:r>
          </w:p>
          <w:p w14:paraId="3F788D06" w14:textId="77777777" w:rsidR="00686887" w:rsidRDefault="00686887">
            <w:pPr>
              <w:spacing w:line="440" w:lineRule="exact"/>
              <w:rPr>
                <w:ins w:id="31" w:author="caiyd" w:date="2019-10-14T10:29:00Z"/>
                <w:rFonts w:ascii="Times New Roman" w:eastAsia="楷体_GB2312" w:hAnsi="Times New Roman" w:cs="Times New Roman"/>
                <w:sz w:val="24"/>
              </w:rPr>
            </w:pPr>
          </w:p>
          <w:p w14:paraId="0EC6EBC2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004F3D62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7AF28C26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45F78CCF" w14:textId="77777777" w:rsidR="00686887" w:rsidRDefault="00000000">
            <w:pPr>
              <w:spacing w:line="440" w:lineRule="exact"/>
              <w:ind w:leftChars="1200" w:left="2640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评审组组长签字：</w:t>
            </w:r>
          </w:p>
          <w:p w14:paraId="44E1C4EE" w14:textId="77777777" w:rsidR="00686887" w:rsidRDefault="00000000">
            <w:pPr>
              <w:spacing w:line="440" w:lineRule="exact"/>
              <w:ind w:firstLineChars="2200" w:firstLine="5280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年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月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日</w:t>
            </w:r>
          </w:p>
        </w:tc>
      </w:tr>
      <w:tr w:rsidR="00686887" w14:paraId="6640A7CB" w14:textId="77777777">
        <w:trPr>
          <w:cantSplit/>
          <w:trHeight w:val="3210"/>
          <w:jc w:val="center"/>
        </w:trPr>
        <w:tc>
          <w:tcPr>
            <w:tcW w:w="8706" w:type="dxa"/>
            <w:gridSpan w:val="14"/>
          </w:tcPr>
          <w:p w14:paraId="2CEB634B" w14:textId="77777777" w:rsidR="00686887" w:rsidRDefault="00000000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团省委审核意见：</w:t>
            </w:r>
          </w:p>
          <w:p w14:paraId="5D4D0D8F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700E1491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6737F4E9" w14:textId="77777777" w:rsidR="00686887" w:rsidRDefault="00686887">
            <w:pPr>
              <w:spacing w:line="440" w:lineRule="exact"/>
              <w:rPr>
                <w:ins w:id="32" w:author="caiyd" w:date="2019-10-14T10:29:00Z"/>
                <w:rFonts w:ascii="Times New Roman" w:eastAsia="楷体_GB2312" w:hAnsi="Times New Roman" w:cs="Times New Roman"/>
                <w:sz w:val="24"/>
              </w:rPr>
            </w:pPr>
          </w:p>
          <w:p w14:paraId="68BB80C2" w14:textId="77777777" w:rsidR="00686887" w:rsidRDefault="00686887">
            <w:pPr>
              <w:spacing w:line="440" w:lineRule="exact"/>
              <w:rPr>
                <w:rFonts w:ascii="Times New Roman" w:eastAsia="楷体_GB2312" w:hAnsi="Times New Roman" w:cs="Times New Roman"/>
                <w:sz w:val="24"/>
              </w:rPr>
            </w:pPr>
          </w:p>
          <w:p w14:paraId="7C4784D0" w14:textId="77777777" w:rsidR="00686887" w:rsidRDefault="00000000">
            <w:pPr>
              <w:spacing w:line="440" w:lineRule="exact"/>
              <w:ind w:firstLineChars="2200" w:firstLine="5280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团省委盖章</w:t>
            </w:r>
          </w:p>
          <w:p w14:paraId="5EBF26CE" w14:textId="77777777" w:rsidR="00686887" w:rsidRDefault="00000000">
            <w:pPr>
              <w:spacing w:line="440" w:lineRule="exact"/>
              <w:ind w:firstLineChars="2250" w:firstLine="5400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年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月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日</w:t>
            </w:r>
          </w:p>
        </w:tc>
      </w:tr>
    </w:tbl>
    <w:p w14:paraId="5971F35B" w14:textId="77777777" w:rsidR="00686887" w:rsidRDefault="00686887">
      <w:pPr>
        <w:rPr>
          <w:rFonts w:ascii="Times New Roman" w:hAnsi="Times New Roman" w:cs="Times New Roman"/>
          <w:spacing w:val="-10"/>
        </w:rPr>
      </w:pPr>
    </w:p>
    <w:p w14:paraId="0391D762" w14:textId="77777777" w:rsidR="00686887" w:rsidRDefault="00686887"/>
    <w:sectPr w:rsidR="006868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7D96E" w14:textId="77777777" w:rsidR="00EA6FB5" w:rsidRDefault="00EA6FB5" w:rsidP="00B6727C">
      <w:r>
        <w:separator/>
      </w:r>
    </w:p>
  </w:endnote>
  <w:endnote w:type="continuationSeparator" w:id="0">
    <w:p w14:paraId="6FE41B13" w14:textId="77777777" w:rsidR="00EA6FB5" w:rsidRDefault="00EA6FB5" w:rsidP="00B67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1E1E4" w14:textId="77777777" w:rsidR="00EA6FB5" w:rsidRDefault="00EA6FB5" w:rsidP="00B6727C">
      <w:r>
        <w:separator/>
      </w:r>
    </w:p>
  </w:footnote>
  <w:footnote w:type="continuationSeparator" w:id="0">
    <w:p w14:paraId="481AB936" w14:textId="77777777" w:rsidR="00EA6FB5" w:rsidRDefault="00EA6FB5" w:rsidP="00B6727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iyd">
    <w15:presenceInfo w15:providerId="None" w15:userId="caiy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A3260DD"/>
    <w:rsid w:val="00217551"/>
    <w:rsid w:val="00353C0C"/>
    <w:rsid w:val="005E2754"/>
    <w:rsid w:val="00686887"/>
    <w:rsid w:val="00B6727C"/>
    <w:rsid w:val="00EA6FB5"/>
    <w:rsid w:val="015C7C3B"/>
    <w:rsid w:val="0FC0110E"/>
    <w:rsid w:val="156C17DF"/>
    <w:rsid w:val="197A447A"/>
    <w:rsid w:val="238E733A"/>
    <w:rsid w:val="255A05E0"/>
    <w:rsid w:val="28EC4A09"/>
    <w:rsid w:val="2E61283A"/>
    <w:rsid w:val="3A4000CA"/>
    <w:rsid w:val="5A280F6D"/>
    <w:rsid w:val="5ACE4ED8"/>
    <w:rsid w:val="607A4930"/>
    <w:rsid w:val="66297461"/>
    <w:rsid w:val="677E3E0A"/>
    <w:rsid w:val="6875125D"/>
    <w:rsid w:val="6A3260DD"/>
    <w:rsid w:val="793A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97F1F8"/>
  <w15:docId w15:val="{F5732971-9694-4676-AD72-21486E74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pPr>
      <w:spacing w:line="440" w:lineRule="exact"/>
      <w:ind w:leftChars="342" w:left="718" w:rightChars="269" w:right="565" w:firstLineChars="192" w:firstLine="538"/>
    </w:pPr>
    <w:rPr>
      <w:sz w:val="28"/>
      <w:szCs w:val="24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a5">
    <w:name w:val="header"/>
    <w:basedOn w:val="a"/>
    <w:link w:val="a6"/>
    <w:rsid w:val="00B67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B6727C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7">
    <w:name w:val="footer"/>
    <w:basedOn w:val="a"/>
    <w:link w:val="a8"/>
    <w:rsid w:val="00B6727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B6727C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zyh</dc:creator>
  <cp:lastModifiedBy>侯 钦森</cp:lastModifiedBy>
  <cp:revision>2</cp:revision>
  <dcterms:created xsi:type="dcterms:W3CDTF">2022-10-26T00:37:00Z</dcterms:created>
  <dcterms:modified xsi:type="dcterms:W3CDTF">2022-10-26T00:37:00Z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6AD1B191DDBB43BA9AC936DC14E95D06</vt:lpwstr>
  </property>
</Properties>
</file>